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D6D" w:rsidRPr="00E60AA6" w:rsidRDefault="006A3D6D" w:rsidP="006A3D6D">
      <w:pPr>
        <w:bidi/>
        <w:spacing w:line="192" w:lineRule="auto"/>
        <w:rPr>
          <w:rFonts w:ascii="Simplified Arabic" w:hAnsi="Simplified Arabic" w:cs="Simplified Arabic"/>
          <w:b/>
          <w:bCs/>
          <w:sz w:val="26"/>
          <w:szCs w:val="26"/>
          <w:u w:val="single"/>
          <w:lang w:val="en-US"/>
        </w:rPr>
      </w:pPr>
      <w:bookmarkStart w:id="0" w:name="_GoBack"/>
      <w:bookmarkEnd w:id="0"/>
      <w:r w:rsidRPr="00E60AA6">
        <w:rPr>
          <w:rFonts w:ascii="Simplified Arabic" w:hAnsi="Simplified Arabic" w:cs="Simplified Arabic"/>
          <w:b/>
          <w:bCs/>
          <w:sz w:val="26"/>
          <w:szCs w:val="26"/>
          <w:u w:val="single"/>
          <w:rtl/>
          <w:lang w:val="en-US"/>
        </w:rPr>
        <w:t>خبر صحفي</w:t>
      </w:r>
    </w:p>
    <w:p w:rsidR="006A3D6D" w:rsidRPr="00B76A92" w:rsidRDefault="006A3D6D" w:rsidP="006A3D6D">
      <w:pPr>
        <w:bidi/>
        <w:spacing w:line="192" w:lineRule="auto"/>
        <w:jc w:val="center"/>
        <w:rPr>
          <w:rFonts w:ascii="Simplified Arabic" w:hAnsi="Simplified Arabic" w:cs="Simplified Arabic"/>
          <w:b/>
          <w:bCs/>
          <w:sz w:val="28"/>
          <w:szCs w:val="28"/>
          <w:rtl/>
          <w:lang w:val="en-US" w:bidi="ar-SY"/>
        </w:rPr>
      </w:pPr>
    </w:p>
    <w:p w:rsidR="006A3D6D" w:rsidRDefault="006A3D6D" w:rsidP="006A3D6D">
      <w:pPr>
        <w:bidi/>
        <w:spacing w:line="192" w:lineRule="auto"/>
        <w:jc w:val="center"/>
        <w:rPr>
          <w:rFonts w:ascii="Simplified Arabic" w:hAnsi="Simplified Arabic" w:cs="Simplified Arabic"/>
          <w:b/>
          <w:bCs/>
          <w:sz w:val="36"/>
          <w:szCs w:val="36"/>
          <w:lang w:val="en-US" w:bidi="ar-SY"/>
        </w:rPr>
      </w:pPr>
      <w:del w:id="1" w:author="MenatAllah Gomaa" w:date="2014-09-10T14:51:00Z">
        <w:r w:rsidDel="00EC745B">
          <w:rPr>
            <w:rFonts w:ascii="Simplified Arabic" w:hAnsi="Simplified Arabic" w:cs="Simplified Arabic" w:hint="cs"/>
            <w:b/>
            <w:bCs/>
            <w:sz w:val="36"/>
            <w:szCs w:val="36"/>
            <w:rtl/>
            <w:lang w:val="en-US" w:bidi="ar-SY"/>
          </w:rPr>
          <w:delText xml:space="preserve">كتارا </w:delText>
        </w:r>
      </w:del>
      <w:r w:rsidRPr="00B76A92">
        <w:rPr>
          <w:rFonts w:ascii="Simplified Arabic" w:hAnsi="Simplified Arabic" w:cs="Simplified Arabic" w:hint="cs"/>
          <w:b/>
          <w:bCs/>
          <w:sz w:val="36"/>
          <w:szCs w:val="36"/>
          <w:rtl/>
          <w:lang w:val="en-US" w:bidi="ar-SY"/>
        </w:rPr>
        <w:t>سينما</w:t>
      </w:r>
      <w:ins w:id="2" w:author="MenatAllah Gomaa" w:date="2014-09-10T14:51:00Z">
        <w:r w:rsidRPr="00EC745B">
          <w:rPr>
            <w:rFonts w:ascii="Simplified Arabic" w:hAnsi="Simplified Arabic" w:cs="Simplified Arabic" w:hint="cs"/>
            <w:b/>
            <w:bCs/>
            <w:sz w:val="36"/>
            <w:szCs w:val="36"/>
            <w:rtl/>
            <w:lang w:val="en-US" w:bidi="ar-SY"/>
          </w:rPr>
          <w:t xml:space="preserve"> </w:t>
        </w:r>
        <w:r>
          <w:rPr>
            <w:rFonts w:ascii="Simplified Arabic" w:hAnsi="Simplified Arabic" w:cs="Simplified Arabic" w:hint="cs"/>
            <w:b/>
            <w:bCs/>
            <w:sz w:val="36"/>
            <w:szCs w:val="36"/>
            <w:rtl/>
            <w:lang w:val="en-US" w:bidi="ar-SY"/>
          </w:rPr>
          <w:t>كتارا</w:t>
        </w:r>
      </w:ins>
      <w:r w:rsidRPr="00B76A92">
        <w:rPr>
          <w:rFonts w:ascii="Simplified Arabic" w:hAnsi="Simplified Arabic" w:cs="Simplified Arabic" w:hint="cs"/>
          <w:b/>
          <w:bCs/>
          <w:sz w:val="36"/>
          <w:szCs w:val="36"/>
          <w:rtl/>
          <w:lang w:val="en-US" w:bidi="ar-SY"/>
        </w:rPr>
        <w:t xml:space="preserve"> </w:t>
      </w:r>
      <w:r>
        <w:rPr>
          <w:rFonts w:ascii="Simplified Arabic" w:hAnsi="Simplified Arabic" w:cs="Simplified Arabic" w:hint="cs"/>
          <w:b/>
          <w:bCs/>
          <w:sz w:val="36"/>
          <w:szCs w:val="36"/>
          <w:rtl/>
          <w:lang w:val="en-US" w:bidi="ar-SY"/>
        </w:rPr>
        <w:t>و</w:t>
      </w:r>
      <w:r w:rsidRPr="00B76A92">
        <w:rPr>
          <w:rFonts w:ascii="Simplified Arabic" w:hAnsi="Simplified Arabic" w:cs="Simplified Arabic" w:hint="cs"/>
          <w:b/>
          <w:bCs/>
          <w:sz w:val="36"/>
          <w:szCs w:val="36"/>
          <w:rtl/>
          <w:lang w:val="en-US" w:bidi="ar-SY"/>
        </w:rPr>
        <w:t xml:space="preserve">مؤسسة الدوحة للأفلام تحيي ذكرى </w:t>
      </w:r>
      <w:r>
        <w:rPr>
          <w:rFonts w:ascii="Simplified Arabic" w:hAnsi="Simplified Arabic" w:cs="Simplified Arabic" w:hint="cs"/>
          <w:b/>
          <w:bCs/>
          <w:sz w:val="36"/>
          <w:szCs w:val="36"/>
          <w:rtl/>
          <w:lang w:val="en-US" w:bidi="ar-SY"/>
        </w:rPr>
        <w:t>النجم</w:t>
      </w:r>
      <w:r w:rsidRPr="00B76A92">
        <w:rPr>
          <w:rFonts w:ascii="Simplified Arabic" w:hAnsi="Simplified Arabic" w:cs="Simplified Arabic" w:hint="cs"/>
          <w:b/>
          <w:bCs/>
          <w:sz w:val="36"/>
          <w:szCs w:val="36"/>
          <w:rtl/>
          <w:lang w:val="en-US" w:bidi="ar-SY"/>
        </w:rPr>
        <w:t xml:space="preserve"> الراحل روبن ويليامز بعروض خاصة لاثنين من أشهر أفلامه</w:t>
      </w:r>
    </w:p>
    <w:p w:rsidR="006A3D6D" w:rsidRPr="00B76A92" w:rsidRDefault="006A3D6D" w:rsidP="006A3D6D">
      <w:pPr>
        <w:bidi/>
        <w:spacing w:line="192" w:lineRule="auto"/>
        <w:jc w:val="center"/>
        <w:rPr>
          <w:rFonts w:ascii="Simplified Arabic" w:hAnsi="Simplified Arabic" w:cs="Simplified Arabic"/>
          <w:b/>
          <w:bCs/>
          <w:sz w:val="36"/>
          <w:szCs w:val="36"/>
          <w:lang w:val="en-US" w:bidi="ar-SY"/>
        </w:rPr>
      </w:pPr>
      <w:r w:rsidRPr="00B76A92">
        <w:rPr>
          <w:rFonts w:ascii="Simplified Arabic" w:hAnsi="Simplified Arabic" w:cs="Simplified Arabic" w:hint="cs"/>
          <w:b/>
          <w:bCs/>
          <w:sz w:val="28"/>
          <w:szCs w:val="28"/>
          <w:rtl/>
          <w:lang w:val="en-US" w:bidi="ar-SY"/>
        </w:rPr>
        <w:t>يقام الحدث في الفترة من 11 إلى 14 سبتمبر</w:t>
      </w:r>
    </w:p>
    <w:p w:rsidR="006A3D6D" w:rsidRDefault="006A3D6D" w:rsidP="006A3D6D">
      <w:pPr>
        <w:bidi/>
        <w:spacing w:line="192" w:lineRule="auto"/>
        <w:jc w:val="center"/>
        <w:rPr>
          <w:rFonts w:ascii="Simplified Arabic" w:hAnsi="Simplified Arabic" w:cs="Simplified Arabic"/>
          <w:bCs/>
          <w:sz w:val="24"/>
          <w:szCs w:val="24"/>
          <w:rtl/>
        </w:rPr>
      </w:pPr>
    </w:p>
    <w:p w:rsidR="006A3D6D" w:rsidRPr="00B76A92" w:rsidRDefault="006A3D6D" w:rsidP="006A3D6D">
      <w:pPr>
        <w:pStyle w:val="ListParagraph"/>
        <w:numPr>
          <w:ilvl w:val="0"/>
          <w:numId w:val="1"/>
        </w:numPr>
        <w:bidi/>
        <w:spacing w:line="192" w:lineRule="auto"/>
        <w:contextualSpacing w:val="0"/>
        <w:jc w:val="left"/>
        <w:rPr>
          <w:rFonts w:ascii="Simplified Arabic" w:hAnsi="Simplified Arabic" w:cs="Simplified Arabic"/>
          <w:b/>
          <w:bCs/>
          <w:iCs/>
          <w:sz w:val="26"/>
          <w:szCs w:val="26"/>
          <w:rtl/>
        </w:rPr>
      </w:pPr>
      <w:r w:rsidRPr="00B76A92">
        <w:rPr>
          <w:rFonts w:ascii="Simplified Arabic" w:hAnsi="Simplified Arabic" w:cs="Simplified Arabic" w:hint="cs"/>
          <w:b/>
          <w:bCs/>
          <w:iCs/>
          <w:sz w:val="26"/>
          <w:szCs w:val="26"/>
          <w:rtl/>
        </w:rPr>
        <w:t xml:space="preserve">مسرح الدراما في كتارا يعرض فيلم </w:t>
      </w:r>
      <w:r w:rsidRPr="008271C5">
        <w:rPr>
          <w:rFonts w:ascii="Arial" w:hAnsi="Arial" w:hint="cs"/>
          <w:i/>
          <w:sz w:val="20"/>
          <w:szCs w:val="20"/>
          <w:rtl/>
        </w:rPr>
        <w:t xml:space="preserve">"هوك" </w:t>
      </w:r>
      <w:r w:rsidRPr="00B76A92">
        <w:rPr>
          <w:rFonts w:ascii="Simplified Arabic" w:hAnsi="Simplified Arabic" w:cs="Simplified Arabic" w:hint="cs"/>
          <w:b/>
          <w:bCs/>
          <w:iCs/>
          <w:sz w:val="26"/>
          <w:szCs w:val="26"/>
          <w:rtl/>
          <w:lang w:val="en-US" w:bidi="ar-SY"/>
        </w:rPr>
        <w:t>للمخرج ستيفين سبيلبيرغ وفيلم</w:t>
      </w:r>
      <w:r w:rsidRPr="00971016">
        <w:rPr>
          <w:rFonts w:ascii="Arial" w:hAnsi="Arial"/>
          <w:b/>
          <w:bCs/>
          <w:i/>
          <w:rtl/>
        </w:rPr>
        <w:t xml:space="preserve">"جمعية </w:t>
      </w:r>
      <w:r w:rsidRPr="00971016">
        <w:rPr>
          <w:rFonts w:ascii="Arial" w:hAnsi="Arial" w:hint="cs"/>
          <w:b/>
          <w:bCs/>
          <w:i/>
          <w:rtl/>
        </w:rPr>
        <w:t>الشعراء</w:t>
      </w:r>
      <w:r w:rsidRPr="00971016">
        <w:rPr>
          <w:rFonts w:ascii="Arial" w:hAnsi="Arial"/>
          <w:b/>
          <w:bCs/>
          <w:i/>
          <w:rtl/>
        </w:rPr>
        <w:t xml:space="preserve"> </w:t>
      </w:r>
      <w:r w:rsidRPr="00971016">
        <w:rPr>
          <w:rFonts w:ascii="Arial" w:hAnsi="Arial" w:hint="cs"/>
          <w:b/>
          <w:bCs/>
          <w:i/>
          <w:rtl/>
        </w:rPr>
        <w:t>الموتى</w:t>
      </w:r>
      <w:r w:rsidRPr="00971016">
        <w:rPr>
          <w:rFonts w:ascii="Arial" w:hAnsi="Arial"/>
          <w:b/>
          <w:bCs/>
          <w:i/>
          <w:rtl/>
        </w:rPr>
        <w:t>"</w:t>
      </w:r>
      <w:r w:rsidRPr="00971016">
        <w:rPr>
          <w:rFonts w:ascii="Arial" w:hAnsi="Arial"/>
          <w:i/>
          <w:rtl/>
        </w:rPr>
        <w:t xml:space="preserve"> </w:t>
      </w:r>
      <w:r w:rsidRPr="00971016">
        <w:rPr>
          <w:rFonts w:ascii="Simplified Arabic" w:hAnsi="Simplified Arabic" w:cs="Simplified Arabic"/>
          <w:b/>
          <w:bCs/>
          <w:iCs/>
          <w:sz w:val="28"/>
          <w:szCs w:val="28"/>
          <w:rtl/>
          <w:lang w:val="en-US" w:bidi="ar-SY"/>
        </w:rPr>
        <w:t xml:space="preserve"> </w:t>
      </w:r>
      <w:r w:rsidRPr="00B76A92">
        <w:rPr>
          <w:rFonts w:ascii="Simplified Arabic" w:hAnsi="Simplified Arabic" w:cs="Simplified Arabic" w:hint="cs"/>
          <w:b/>
          <w:bCs/>
          <w:iCs/>
          <w:sz w:val="26"/>
          <w:szCs w:val="26"/>
          <w:rtl/>
          <w:lang w:val="en-US" w:bidi="ar-SY"/>
        </w:rPr>
        <w:t xml:space="preserve">للمخرج بيتر وير، اللذان </w:t>
      </w:r>
      <w:r>
        <w:rPr>
          <w:rFonts w:ascii="Simplified Arabic" w:hAnsi="Simplified Arabic" w:cs="Simplified Arabic" w:hint="cs"/>
          <w:b/>
          <w:bCs/>
          <w:iCs/>
          <w:sz w:val="26"/>
          <w:szCs w:val="26"/>
          <w:rtl/>
          <w:lang w:val="en-US" w:bidi="ar-SY"/>
        </w:rPr>
        <w:t>رسخا مكانة</w:t>
      </w:r>
      <w:r w:rsidRPr="00B76A92">
        <w:rPr>
          <w:rFonts w:ascii="Simplified Arabic" w:hAnsi="Simplified Arabic" w:cs="Simplified Arabic" w:hint="cs"/>
          <w:b/>
          <w:bCs/>
          <w:iCs/>
          <w:sz w:val="26"/>
          <w:szCs w:val="26"/>
          <w:rtl/>
          <w:lang w:val="en-US" w:bidi="ar-SY"/>
        </w:rPr>
        <w:t xml:space="preserve"> ويليامز </w:t>
      </w:r>
      <w:r>
        <w:rPr>
          <w:rFonts w:ascii="Simplified Arabic" w:hAnsi="Simplified Arabic" w:cs="Simplified Arabic" w:hint="cs"/>
          <w:b/>
          <w:bCs/>
          <w:iCs/>
          <w:sz w:val="26"/>
          <w:szCs w:val="26"/>
          <w:rtl/>
          <w:lang w:val="en-US" w:bidi="ar-SY"/>
        </w:rPr>
        <w:t>كأحد ألمع نجوم السينما في العالم</w:t>
      </w:r>
    </w:p>
    <w:p w:rsidR="006A3D6D" w:rsidRPr="00971016" w:rsidRDefault="006A3D6D" w:rsidP="006A3D6D">
      <w:pPr>
        <w:bidi/>
        <w:spacing w:line="192" w:lineRule="auto"/>
        <w:jc w:val="center"/>
        <w:rPr>
          <w:rFonts w:ascii="Simplified Arabic" w:hAnsi="Simplified Arabic" w:cs="Simplified Arabic"/>
          <w:bCs/>
          <w:sz w:val="24"/>
          <w:szCs w:val="24"/>
        </w:rPr>
      </w:pPr>
    </w:p>
    <w:p w:rsidR="006A3D6D" w:rsidRPr="00971016" w:rsidRDefault="006A3D6D" w:rsidP="006A3D6D">
      <w:pPr>
        <w:bidi/>
        <w:spacing w:line="192" w:lineRule="auto"/>
        <w:rPr>
          <w:rFonts w:ascii="Simplified Arabic" w:hAnsi="Simplified Arabic" w:cs="Simplified Arabic"/>
          <w:sz w:val="24"/>
          <w:szCs w:val="24"/>
          <w:rtl/>
        </w:rPr>
      </w:pPr>
      <w:r w:rsidRPr="00971016">
        <w:rPr>
          <w:rFonts w:ascii="Simplified Arabic" w:hAnsi="Simplified Arabic" w:cs="Simplified Arabic" w:hint="cs"/>
          <w:b/>
          <w:bCs/>
          <w:sz w:val="24"/>
          <w:szCs w:val="24"/>
          <w:rtl/>
        </w:rPr>
        <w:t xml:space="preserve">الدوحة، قطر، </w:t>
      </w:r>
      <w:r w:rsidRPr="00971016">
        <w:rPr>
          <w:rFonts w:ascii="Simplified Arabic" w:hAnsi="Simplified Arabic" w:cs="Simplified Arabic"/>
          <w:b/>
          <w:bCs/>
          <w:sz w:val="24"/>
          <w:szCs w:val="24"/>
          <w:lang w:val="en-US" w:bidi="ar-SY"/>
        </w:rPr>
        <w:t>10</w:t>
      </w:r>
      <w:r w:rsidRPr="00971016">
        <w:rPr>
          <w:rFonts w:ascii="Simplified Arabic" w:hAnsi="Simplified Arabic" w:cs="Simplified Arabic" w:hint="cs"/>
          <w:b/>
          <w:bCs/>
          <w:sz w:val="24"/>
          <w:szCs w:val="24"/>
          <w:rtl/>
          <w:lang w:val="en-US" w:bidi="ar-SY"/>
        </w:rPr>
        <w:t xml:space="preserve"> سبتمبر</w:t>
      </w:r>
      <w:r w:rsidRPr="00971016">
        <w:rPr>
          <w:rFonts w:ascii="Simplified Arabic" w:hAnsi="Simplified Arabic" w:cs="Simplified Arabic" w:hint="cs"/>
          <w:b/>
          <w:bCs/>
          <w:sz w:val="24"/>
          <w:szCs w:val="24"/>
          <w:rtl/>
        </w:rPr>
        <w:t xml:space="preserve"> 2014: </w:t>
      </w:r>
      <w:r w:rsidRPr="00971016">
        <w:rPr>
          <w:rFonts w:ascii="Simplified Arabic" w:hAnsi="Simplified Arabic" w:cs="Simplified Arabic" w:hint="cs"/>
          <w:sz w:val="24"/>
          <w:szCs w:val="24"/>
          <w:rtl/>
        </w:rPr>
        <w:t xml:space="preserve">تحيي </w:t>
      </w:r>
      <w:del w:id="3" w:author="MenatAllah Gomaa" w:date="2014-09-10T14:51:00Z">
        <w:r w:rsidRPr="00971016" w:rsidDel="00EC745B">
          <w:rPr>
            <w:rFonts w:ascii="Simplified Arabic" w:hAnsi="Simplified Arabic" w:cs="Simplified Arabic" w:hint="cs"/>
            <w:sz w:val="24"/>
            <w:szCs w:val="24"/>
            <w:rtl/>
          </w:rPr>
          <w:delText xml:space="preserve">كتارا </w:delText>
        </w:r>
      </w:del>
      <w:r w:rsidRPr="00971016">
        <w:rPr>
          <w:rFonts w:ascii="Simplified Arabic" w:hAnsi="Simplified Arabic" w:cs="Simplified Arabic" w:hint="cs"/>
          <w:sz w:val="24"/>
          <w:szCs w:val="24"/>
          <w:rtl/>
        </w:rPr>
        <w:t>سينما</w:t>
      </w:r>
      <w:r>
        <w:rPr>
          <w:rFonts w:ascii="Simplified Arabic" w:hAnsi="Simplified Arabic" w:cs="Simplified Arabic"/>
          <w:b/>
          <w:bCs/>
          <w:sz w:val="36"/>
          <w:szCs w:val="36"/>
          <w:lang w:val="en-US"/>
        </w:rPr>
        <w:t xml:space="preserve"> </w:t>
      </w:r>
      <w:ins w:id="4" w:author="MenatAllah Gomaa" w:date="2014-09-10T14:51:00Z">
        <w:r w:rsidRPr="00EC745B">
          <w:rPr>
            <w:rFonts w:ascii="Simplified Arabic" w:hAnsi="Simplified Arabic" w:cs="Simplified Arabic" w:hint="cs"/>
            <w:sz w:val="24"/>
            <w:szCs w:val="24"/>
            <w:rtl/>
            <w:rPrChange w:id="5" w:author="MenatAllah Gomaa" w:date="2014-09-10T14:51:00Z">
              <w:rPr>
                <w:rFonts w:ascii="Simplified Arabic" w:hAnsi="Simplified Arabic" w:cs="Simplified Arabic" w:hint="cs"/>
                <w:b/>
                <w:bCs/>
                <w:sz w:val="36"/>
                <w:szCs w:val="36"/>
                <w:rtl/>
                <w:lang w:val="en-US" w:bidi="ar-SY"/>
              </w:rPr>
            </w:rPrChange>
          </w:rPr>
          <w:t>كتارا</w:t>
        </w:r>
      </w:ins>
      <w:r w:rsidRPr="00971016">
        <w:rPr>
          <w:rFonts w:ascii="Simplified Arabic" w:hAnsi="Simplified Arabic" w:cs="Simplified Arabic" w:hint="cs"/>
          <w:sz w:val="24"/>
          <w:szCs w:val="24"/>
          <w:rtl/>
        </w:rPr>
        <w:t xml:space="preserve"> ومؤسسة الدوحة للأفلام ذكرى النجم الراحل روبن ويليامز في إطار عروضها الشهرية، وذلك خلال الفترة من 11 إلى 14 سبتمبر 2014 في مسرح الدراما بكتارا </w:t>
      </w:r>
      <w:r w:rsidRPr="00971016">
        <w:rPr>
          <w:rFonts w:ascii="Simplified Arabic" w:hAnsi="Simplified Arabic" w:cs="Simplified Arabic"/>
          <w:sz w:val="24"/>
          <w:szCs w:val="24"/>
          <w:rtl/>
        </w:rPr>
        <w:t>–</w:t>
      </w:r>
      <w:r w:rsidRPr="00971016">
        <w:rPr>
          <w:rFonts w:ascii="Simplified Arabic" w:hAnsi="Simplified Arabic" w:cs="Simplified Arabic" w:hint="cs"/>
          <w:sz w:val="24"/>
          <w:szCs w:val="24"/>
          <w:rtl/>
        </w:rPr>
        <w:t xml:space="preserve"> المبنى 16. ويتضمن برنامج "إحياء ذكرى روبن ويليامز" فيلمين ظهر فيهما الممثل الراحل الحائز على جائزة الأوسكار بدورين استثنائيين، حيث سيطلّ فيلم </w:t>
      </w:r>
      <w:r w:rsidRPr="00971016">
        <w:rPr>
          <w:rFonts w:ascii="Arial" w:hAnsi="Arial" w:hint="cs"/>
          <w:i/>
          <w:sz w:val="24"/>
          <w:szCs w:val="24"/>
          <w:rtl/>
        </w:rPr>
        <w:t xml:space="preserve">"هوك" </w:t>
      </w:r>
      <w:r w:rsidRPr="00971016">
        <w:rPr>
          <w:rFonts w:ascii="Simplified Arabic" w:hAnsi="Simplified Arabic" w:cs="Simplified Arabic" w:hint="cs"/>
          <w:sz w:val="24"/>
          <w:szCs w:val="24"/>
          <w:rtl/>
          <w:lang w:val="en-US" w:bidi="ar-SY"/>
        </w:rPr>
        <w:t xml:space="preserve">للمخرج ستيفين سبيلبيرغ وفيلم </w:t>
      </w:r>
      <w:r w:rsidRPr="00971016">
        <w:rPr>
          <w:rFonts w:ascii="Arial" w:hAnsi="Arial" w:hint="cs"/>
          <w:i/>
          <w:sz w:val="24"/>
          <w:szCs w:val="24"/>
          <w:rtl/>
        </w:rPr>
        <w:t xml:space="preserve">"جمعية الشعراء الموتى" </w:t>
      </w:r>
      <w:r w:rsidRPr="00971016">
        <w:rPr>
          <w:rFonts w:ascii="Simplified Arabic" w:hAnsi="Simplified Arabic" w:cs="Simplified Arabic" w:hint="cs"/>
          <w:sz w:val="24"/>
          <w:szCs w:val="24"/>
          <w:rtl/>
          <w:lang w:val="en-US" w:bidi="ar-SY"/>
        </w:rPr>
        <w:t xml:space="preserve">للمخرج بيتر وير على جمهور في </w:t>
      </w:r>
      <w:r w:rsidRPr="00EC745B">
        <w:rPr>
          <w:rFonts w:ascii="Simplified Arabic" w:hAnsi="Simplified Arabic" w:cs="Simplified Arabic"/>
          <w:sz w:val="24"/>
          <w:szCs w:val="24"/>
          <w:rtl/>
          <w:lang w:val="en-US" w:bidi="ar-SY"/>
          <w:rPrChange w:id="6" w:author="MenatAllah Gomaa" w:date="2014-09-10T14:52:00Z">
            <w:rPr>
              <w:rFonts w:ascii="Simplified Arabic" w:hAnsi="Simplified Arabic" w:cs="Simplified Arabic"/>
              <w:sz w:val="24"/>
              <w:szCs w:val="24"/>
              <w:highlight w:val="yellow"/>
              <w:rtl/>
              <w:lang w:val="en-US" w:bidi="ar-SY"/>
            </w:rPr>
          </w:rPrChange>
        </w:rPr>
        <w:t>4</w:t>
      </w:r>
      <w:r w:rsidRPr="00971016">
        <w:rPr>
          <w:rFonts w:ascii="Simplified Arabic" w:hAnsi="Simplified Arabic" w:cs="Simplified Arabic" w:hint="cs"/>
          <w:sz w:val="24"/>
          <w:szCs w:val="24"/>
          <w:rtl/>
          <w:lang w:val="en-US" w:bidi="ar-SY"/>
        </w:rPr>
        <w:t xml:space="preserve"> عروض مع الترجمة العربية المرافقة. </w:t>
      </w:r>
    </w:p>
    <w:p w:rsidR="006A3D6D" w:rsidRPr="00971016" w:rsidRDefault="006A3D6D" w:rsidP="006A3D6D">
      <w:pPr>
        <w:bidi/>
        <w:spacing w:line="192" w:lineRule="auto"/>
        <w:rPr>
          <w:rFonts w:ascii="Simplified Arabic" w:hAnsi="Simplified Arabic" w:cs="Simplified Arabic"/>
          <w:sz w:val="24"/>
          <w:szCs w:val="24"/>
          <w:rtl/>
        </w:rPr>
      </w:pPr>
    </w:p>
    <w:p w:rsidR="006A3D6D" w:rsidRPr="00971016" w:rsidRDefault="006A3D6D" w:rsidP="006A3D6D">
      <w:pPr>
        <w:bidi/>
        <w:spacing w:line="192" w:lineRule="auto"/>
        <w:rPr>
          <w:rFonts w:ascii="Simplified Arabic" w:hAnsi="Simplified Arabic" w:cs="Simplified Arabic"/>
          <w:sz w:val="24"/>
          <w:szCs w:val="24"/>
          <w:rtl/>
        </w:rPr>
      </w:pPr>
      <w:r w:rsidRPr="00971016">
        <w:rPr>
          <w:rFonts w:ascii="Simplified Arabic" w:hAnsi="Simplified Arabic" w:cs="Simplified Arabic" w:hint="cs"/>
          <w:sz w:val="24"/>
          <w:szCs w:val="24"/>
          <w:rtl/>
        </w:rPr>
        <w:t xml:space="preserve">وبهذا السياق قالت فاطمة الرميحي، الرئيس التنفيذي لمؤسسة الدوحة للأفلام بالإنابة ومديرة مهرجان "أجيال السينمائي": "ترك ويليامز وراءه إرثاً عريقاً في عالم السينما هو مصدر إلهام لآلاف الممثلين الطموحين وفناني كوميديا العروض المنفردة. ونحن فخورون بالاحتفاء بذكرى هذا الممثل الكبير من خلال عرض اثنين من أشهر أفلامه خلال شهر سبتمبر. ولا شك بأن كلاً من </w:t>
      </w:r>
      <w:r w:rsidRPr="00971016">
        <w:rPr>
          <w:rFonts w:ascii="Arial" w:hAnsi="Arial" w:hint="cs"/>
          <w:i/>
          <w:sz w:val="24"/>
          <w:szCs w:val="24"/>
          <w:rtl/>
        </w:rPr>
        <w:t xml:space="preserve">"هوك" </w:t>
      </w:r>
      <w:r w:rsidRPr="00971016">
        <w:rPr>
          <w:rFonts w:ascii="Simplified Arabic" w:hAnsi="Simplified Arabic" w:cs="Simplified Arabic" w:hint="cs"/>
          <w:sz w:val="24"/>
          <w:szCs w:val="24"/>
          <w:rtl/>
          <w:lang w:val="en-US" w:bidi="ar-SY"/>
        </w:rPr>
        <w:t>و</w:t>
      </w:r>
      <w:r w:rsidRPr="00971016">
        <w:rPr>
          <w:rFonts w:ascii="Arial" w:hAnsi="Arial" w:hint="cs"/>
          <w:i/>
          <w:sz w:val="24"/>
          <w:szCs w:val="24"/>
          <w:rtl/>
        </w:rPr>
        <w:t xml:space="preserve">"جمعية الشعراء الموتى" </w:t>
      </w:r>
      <w:r w:rsidRPr="00971016">
        <w:rPr>
          <w:rFonts w:ascii="Simplified Arabic" w:hAnsi="Simplified Arabic" w:cs="Simplified Arabic" w:hint="cs"/>
          <w:sz w:val="24"/>
          <w:szCs w:val="24"/>
          <w:rtl/>
          <w:lang w:val="en-US" w:bidi="ar-SY"/>
        </w:rPr>
        <w:t xml:space="preserve"> هما من الأفلام المميزة بكل المقاييس، مما سيتيح للجمهور فرصة رائعة لتقدير موهبة الأداء التمثيلي والاستثنائية التي تمتع بها روبن ويليامز</w:t>
      </w:r>
      <w:r w:rsidRPr="00971016">
        <w:rPr>
          <w:rFonts w:ascii="Simplified Arabic" w:hAnsi="Simplified Arabic" w:cs="Simplified Arabic" w:hint="cs"/>
          <w:sz w:val="24"/>
          <w:szCs w:val="24"/>
          <w:rtl/>
        </w:rPr>
        <w:t>".</w:t>
      </w:r>
    </w:p>
    <w:p w:rsidR="006A3D6D" w:rsidRPr="00971016" w:rsidRDefault="006A3D6D" w:rsidP="006A3D6D">
      <w:pPr>
        <w:bidi/>
        <w:spacing w:line="192" w:lineRule="auto"/>
        <w:rPr>
          <w:rFonts w:ascii="Simplified Arabic" w:hAnsi="Simplified Arabic" w:cs="Simplified Arabic"/>
          <w:sz w:val="24"/>
          <w:szCs w:val="24"/>
          <w:rtl/>
        </w:rPr>
      </w:pPr>
    </w:p>
    <w:p w:rsidR="006A3D6D" w:rsidRPr="00971016" w:rsidRDefault="006A3D6D" w:rsidP="006A3D6D">
      <w:pPr>
        <w:bidi/>
        <w:spacing w:line="192" w:lineRule="auto"/>
        <w:rPr>
          <w:rFonts w:ascii="Simplified Arabic" w:hAnsi="Simplified Arabic" w:cs="Simplified Arabic"/>
          <w:sz w:val="24"/>
          <w:szCs w:val="24"/>
          <w:rtl/>
          <w:lang w:val="en-US" w:bidi="ar-SY"/>
        </w:rPr>
      </w:pPr>
      <w:r w:rsidRPr="00971016">
        <w:rPr>
          <w:rFonts w:ascii="Simplified Arabic" w:hAnsi="Simplified Arabic" w:cs="Simplified Arabic" w:hint="cs"/>
          <w:sz w:val="24"/>
          <w:szCs w:val="24"/>
          <w:rtl/>
        </w:rPr>
        <w:t xml:space="preserve">يلعب ويليامز في فيلم </w:t>
      </w:r>
      <w:r w:rsidRPr="00971016">
        <w:rPr>
          <w:rFonts w:ascii="Arial" w:hAnsi="Arial" w:hint="cs"/>
          <w:i/>
          <w:sz w:val="24"/>
          <w:szCs w:val="24"/>
          <w:rtl/>
        </w:rPr>
        <w:t xml:space="preserve">"هوك" </w:t>
      </w:r>
      <w:r w:rsidRPr="00971016">
        <w:rPr>
          <w:rFonts w:ascii="Simplified Arabic" w:hAnsi="Simplified Arabic" w:cs="Simplified Arabic" w:hint="cs"/>
          <w:sz w:val="24"/>
          <w:szCs w:val="24"/>
          <w:rtl/>
          <w:lang w:val="en-US" w:bidi="ar-SY"/>
        </w:rPr>
        <w:t xml:space="preserve">دور بيتر بان بالغ ويشاركه البطولة دستن هوفمان في دور الكابتن هوك، أما في فيلم </w:t>
      </w:r>
      <w:r w:rsidRPr="00971016">
        <w:rPr>
          <w:rFonts w:ascii="Arial" w:hAnsi="Arial" w:hint="cs"/>
          <w:i/>
          <w:sz w:val="24"/>
          <w:szCs w:val="24"/>
          <w:rtl/>
        </w:rPr>
        <w:t xml:space="preserve">"جمعية الشعراء الموتى" </w:t>
      </w:r>
      <w:r w:rsidRPr="00971016">
        <w:rPr>
          <w:rFonts w:ascii="Simplified Arabic" w:hAnsi="Simplified Arabic" w:cs="Simplified Arabic" w:hint="cs"/>
          <w:sz w:val="24"/>
          <w:szCs w:val="24"/>
          <w:rtl/>
          <w:lang w:val="en-US" w:bidi="ar-SY"/>
        </w:rPr>
        <w:t xml:space="preserve">فيلعب الممثل القدير متعدد المواهب دور البروفيسور الإنكليزي جون كيتينغ الذي يلهم طلابه ويبثّ فيهم عشق الشعر ويشجّعهم على اغتنام الفرصة. وقد حصل ويليامز عن الفيلم الأخير على 3 ترشيحات لأفضل ممثل خلال جوائز الأوسكار وجوائز الأكاديمية البريطانية للأفلام والتلفزيون </w:t>
      </w:r>
      <w:r w:rsidRPr="00971016">
        <w:rPr>
          <w:rFonts w:ascii="Simplified Arabic" w:hAnsi="Simplified Arabic" w:cs="Simplified Arabic"/>
          <w:sz w:val="24"/>
          <w:szCs w:val="24"/>
          <w:lang w:val="en-US" w:bidi="ar-SY"/>
        </w:rPr>
        <w:t>BAFTA</w:t>
      </w:r>
      <w:r w:rsidRPr="00971016">
        <w:rPr>
          <w:rFonts w:ascii="Simplified Arabic" w:hAnsi="Simplified Arabic" w:cs="Simplified Arabic" w:hint="cs"/>
          <w:sz w:val="24"/>
          <w:szCs w:val="24"/>
          <w:rtl/>
          <w:lang w:val="en-US" w:bidi="ar-SY"/>
        </w:rPr>
        <w:t xml:space="preserve"> وجوائز جولدن جلوب. </w:t>
      </w:r>
    </w:p>
    <w:p w:rsidR="006A3D6D" w:rsidRPr="00971016" w:rsidRDefault="006A3D6D" w:rsidP="006A3D6D">
      <w:pPr>
        <w:bidi/>
        <w:spacing w:line="192" w:lineRule="auto"/>
        <w:rPr>
          <w:rFonts w:ascii="Simplified Arabic" w:hAnsi="Simplified Arabic" w:cs="Simplified Arabic"/>
          <w:sz w:val="24"/>
          <w:szCs w:val="24"/>
          <w:rtl/>
          <w:lang w:val="en-US" w:bidi="ar-SY"/>
        </w:rPr>
      </w:pPr>
    </w:p>
    <w:p w:rsidR="006A3D6D" w:rsidRPr="00971016" w:rsidRDefault="006A3D6D" w:rsidP="006A3D6D">
      <w:pPr>
        <w:bidi/>
        <w:spacing w:line="192" w:lineRule="auto"/>
        <w:rPr>
          <w:rFonts w:ascii="Simplified Arabic" w:hAnsi="Simplified Arabic" w:cs="Simplified Arabic"/>
          <w:sz w:val="24"/>
          <w:szCs w:val="24"/>
          <w:rtl/>
          <w:lang w:val="en-US" w:bidi="ar-SY"/>
        </w:rPr>
      </w:pPr>
      <w:r w:rsidRPr="00971016">
        <w:rPr>
          <w:rFonts w:ascii="Simplified Arabic" w:hAnsi="Simplified Arabic" w:cs="Simplified Arabic" w:hint="cs"/>
          <w:sz w:val="24"/>
          <w:szCs w:val="24"/>
          <w:rtl/>
          <w:lang w:val="en-US" w:bidi="ar-SY"/>
        </w:rPr>
        <w:t xml:space="preserve">ويعد </w:t>
      </w:r>
      <w:r w:rsidRPr="00971016">
        <w:rPr>
          <w:rFonts w:ascii="Arial" w:hAnsi="Arial" w:hint="cs"/>
          <w:i/>
          <w:sz w:val="24"/>
          <w:szCs w:val="24"/>
          <w:rtl/>
        </w:rPr>
        <w:t xml:space="preserve">"هوك" </w:t>
      </w:r>
      <w:r w:rsidRPr="00971016">
        <w:rPr>
          <w:rFonts w:ascii="Simplified Arabic" w:hAnsi="Simplified Arabic" w:cs="Simplified Arabic" w:hint="cs"/>
          <w:sz w:val="24"/>
          <w:szCs w:val="24"/>
          <w:rtl/>
          <w:lang w:val="en-US" w:bidi="ar-SY"/>
        </w:rPr>
        <w:t>(من إنتاج العام 1991) من أفلام المغامرات والتشويق،  وتولى إخراجه ستيفن سبيلبيرغ، ويُشارك في بطولته إلى جانب ويليامز وهوفمان كل من جوليا روبرتس وبوب هوسكينز وماغي سميث. تدور قصة الفيلم حول الرحلة المذهلة التي يقوم بها بيتر بان إلى أرض "نيفرلاند" لإنقاذ أطفاله الذين اختطفهم الكابتن هوك. وخلال رحلته هذه يستكشف مدى تأثير المخيلة والصداقة والسحر. ترشّح الفيلم لـ 5 جوائز أوسكار في العام 1991، ومنها جائزة أفضل مؤثّرات بصرية. يُعرض الفيلم يوم الخميس الموافق 11 سبتمبر، والجمعة الموافق 12 سبتمبر عند الساعة 7 مساءً ويوم السبت الموافق 13 سبتمبر عند الساعة 4 عصراً.</w:t>
      </w:r>
    </w:p>
    <w:p w:rsidR="006A3D6D" w:rsidRPr="00971016" w:rsidRDefault="006A3D6D" w:rsidP="006A3D6D">
      <w:pPr>
        <w:bidi/>
        <w:spacing w:line="192" w:lineRule="auto"/>
        <w:rPr>
          <w:rFonts w:ascii="Simplified Arabic" w:hAnsi="Simplified Arabic" w:cs="Simplified Arabic"/>
          <w:sz w:val="24"/>
          <w:szCs w:val="24"/>
          <w:rtl/>
          <w:lang w:val="en-US" w:bidi="ar-SY"/>
        </w:rPr>
      </w:pPr>
    </w:p>
    <w:p w:rsidR="006A3D6D" w:rsidRPr="00971016" w:rsidRDefault="006A3D6D" w:rsidP="006A3D6D">
      <w:pPr>
        <w:bidi/>
        <w:spacing w:line="192" w:lineRule="auto"/>
        <w:rPr>
          <w:rFonts w:ascii="Simplified Arabic" w:hAnsi="Simplified Arabic" w:cs="Simplified Arabic"/>
          <w:sz w:val="24"/>
          <w:szCs w:val="24"/>
          <w:rtl/>
          <w:lang w:val="en-US" w:bidi="ar-SY"/>
        </w:rPr>
      </w:pPr>
      <w:r w:rsidRPr="00971016">
        <w:rPr>
          <w:rFonts w:ascii="Simplified Arabic" w:hAnsi="Simplified Arabic" w:cs="Simplified Arabic" w:hint="cs"/>
          <w:sz w:val="24"/>
          <w:szCs w:val="24"/>
          <w:rtl/>
          <w:lang w:val="en-US" w:bidi="ar-SY"/>
        </w:rPr>
        <w:t xml:space="preserve">يعتبر فيلم </w:t>
      </w:r>
      <w:r w:rsidRPr="00971016">
        <w:rPr>
          <w:rFonts w:ascii="Arial" w:hAnsi="Arial" w:hint="cs"/>
          <w:i/>
          <w:sz w:val="24"/>
          <w:szCs w:val="24"/>
          <w:rtl/>
        </w:rPr>
        <w:t xml:space="preserve">"جمعية الشعراء الموتى" </w:t>
      </w:r>
      <w:r w:rsidRPr="00971016">
        <w:rPr>
          <w:rFonts w:ascii="Simplified Arabic" w:hAnsi="Simplified Arabic" w:cs="Simplified Arabic" w:hint="cs"/>
          <w:sz w:val="24"/>
          <w:szCs w:val="24"/>
          <w:rtl/>
          <w:lang w:val="en-US" w:bidi="ar-SY"/>
        </w:rPr>
        <w:t xml:space="preserve">(من إنتاج العام 1989) أحد أبرز الأفلام المؤثرة على مرّ تاريخ السينما، </w:t>
      </w:r>
      <w:r w:rsidRPr="00971016">
        <w:rPr>
          <w:rFonts w:ascii="Simplified Arabic" w:hAnsi="Simplified Arabic" w:cs="Simplified Arabic" w:hint="cs"/>
          <w:sz w:val="24"/>
          <w:szCs w:val="24"/>
          <w:rtl/>
          <w:lang w:val="en-US" w:bidi="ar-QA"/>
        </w:rPr>
        <w:t xml:space="preserve">لكونه </w:t>
      </w:r>
      <w:r w:rsidRPr="00971016">
        <w:rPr>
          <w:rFonts w:ascii="Simplified Arabic" w:hAnsi="Simplified Arabic" w:cs="Simplified Arabic" w:hint="cs"/>
          <w:sz w:val="24"/>
          <w:szCs w:val="24"/>
          <w:rtl/>
          <w:lang w:val="en-US" w:bidi="ar-SY"/>
        </w:rPr>
        <w:t xml:space="preserve">حائز على جائزة الأوسكار عن فئة أفضل سيناريو أصلي (حازها توم شولمان) والحاصل على 3 ترشيحات لجوائز منها أفضل مخرج وأفضل فيلم،. يقدّم ويليامز في هذا الدور أداءً متميزاً في دور البروفيسور كيتينغ الذي يحاول كسر القوالب البالية للتعليم التقليدي مما أثار استياء الإدارة. وسيُعرض الفيلم يوم الجمعة الموافق 12 سبتمبر في تمام الساعة 4 عصراً ويوم السبت الموافق 13 سبتمبر والأحد الموافق 14 سبتمبر في تمام الساعة 7 مساءً. </w:t>
      </w:r>
    </w:p>
    <w:p w:rsidR="006A3D6D" w:rsidRDefault="006A3D6D" w:rsidP="006A3D6D">
      <w:pPr>
        <w:bidi/>
        <w:spacing w:line="192" w:lineRule="auto"/>
        <w:rPr>
          <w:rFonts w:ascii="Simplified Arabic" w:hAnsi="Simplified Arabic" w:cs="Simplified Arabic"/>
          <w:sz w:val="24"/>
          <w:szCs w:val="24"/>
          <w:lang w:val="en-US"/>
        </w:rPr>
      </w:pPr>
    </w:p>
    <w:p w:rsidR="006A3D6D" w:rsidRDefault="006A3D6D" w:rsidP="006A3D6D">
      <w:pPr>
        <w:bidi/>
        <w:spacing w:line="192" w:lineRule="auto"/>
        <w:rPr>
          <w:rFonts w:ascii="Simplified Arabic" w:hAnsi="Simplified Arabic" w:cs="Simplified Arabic"/>
          <w:sz w:val="24"/>
          <w:szCs w:val="24"/>
          <w:lang w:val="en-US"/>
        </w:rPr>
      </w:pPr>
    </w:p>
    <w:p w:rsidR="006A3D6D" w:rsidRDefault="006A3D6D" w:rsidP="006A3D6D">
      <w:pPr>
        <w:bidi/>
        <w:spacing w:line="192" w:lineRule="auto"/>
        <w:rPr>
          <w:rFonts w:ascii="Simplified Arabic" w:hAnsi="Simplified Arabic" w:cs="Simplified Arabic"/>
          <w:sz w:val="24"/>
          <w:szCs w:val="24"/>
          <w:lang w:val="en-US"/>
        </w:rPr>
      </w:pPr>
    </w:p>
    <w:p w:rsidR="006A3D6D" w:rsidRDefault="006A3D6D" w:rsidP="006A3D6D">
      <w:pPr>
        <w:bidi/>
        <w:spacing w:line="192" w:lineRule="auto"/>
        <w:rPr>
          <w:rFonts w:ascii="Simplified Arabic" w:hAnsi="Simplified Arabic" w:cs="Simplified Arabic"/>
          <w:sz w:val="24"/>
          <w:szCs w:val="24"/>
          <w:lang w:val="en-US"/>
        </w:rPr>
      </w:pPr>
    </w:p>
    <w:p w:rsidR="006A3D6D" w:rsidRPr="00971016" w:rsidRDefault="006A3D6D" w:rsidP="006A3D6D">
      <w:pPr>
        <w:bidi/>
        <w:spacing w:line="192" w:lineRule="auto"/>
        <w:rPr>
          <w:rFonts w:ascii="Simplified Arabic" w:hAnsi="Simplified Arabic" w:cs="Simplified Arabic"/>
          <w:sz w:val="24"/>
          <w:szCs w:val="24"/>
          <w:lang w:val="en-US"/>
        </w:rPr>
      </w:pPr>
    </w:p>
    <w:p w:rsidR="006A3D6D" w:rsidRPr="00971016" w:rsidRDefault="006A3D6D" w:rsidP="006A3D6D">
      <w:pPr>
        <w:bidi/>
        <w:spacing w:line="192" w:lineRule="auto"/>
        <w:rPr>
          <w:rFonts w:ascii="Simplified Arabic" w:hAnsi="Simplified Arabic" w:cs="Simplified Arabic"/>
          <w:sz w:val="24"/>
          <w:szCs w:val="24"/>
          <w:rtl/>
          <w:lang w:val="en-US" w:bidi="ar-SY"/>
        </w:rPr>
      </w:pPr>
      <w:r w:rsidRPr="00971016">
        <w:rPr>
          <w:rFonts w:ascii="Simplified Arabic" w:hAnsi="Simplified Arabic" w:cs="Simplified Arabic" w:hint="cs"/>
          <w:sz w:val="24"/>
          <w:szCs w:val="24"/>
          <w:rtl/>
        </w:rPr>
        <w:t xml:space="preserve">يبلغ أسعار التذاكر 35 ريال، ويحصل الطلاب على أسعار مخفّضة تصل إلى 20 ريال عند إظهار بطاقة طالب سارية المفعول. وبموجب عرض </w:t>
      </w:r>
      <w:r w:rsidRPr="00971016">
        <w:rPr>
          <w:rFonts w:ascii="Simplified Arabic" w:hAnsi="Simplified Arabic" w:cs="Simplified Arabic"/>
          <w:sz w:val="24"/>
          <w:szCs w:val="24"/>
          <w:lang w:val="en-US"/>
        </w:rPr>
        <w:t>Double Bill</w:t>
      </w:r>
      <w:r w:rsidRPr="00971016">
        <w:rPr>
          <w:rFonts w:ascii="Simplified Arabic" w:hAnsi="Simplified Arabic" w:cs="Simplified Arabic" w:hint="cs"/>
          <w:sz w:val="24"/>
          <w:szCs w:val="24"/>
          <w:rtl/>
          <w:lang w:val="en-US" w:bidi="ar-SY"/>
        </w:rPr>
        <w:t xml:space="preserve">، يحصل جميع مشتري التذاكر على تذكرة مجانية لحضور أحد الفيلمين وذلك عند شراء تذكرة لحضور الفيلم الآخر. ويُذكر أن شباك التذاكر مفتوح الآن في منفذ التذاكر الخاص بمؤسسة الدوحة للأفلام (كتارا </w:t>
      </w:r>
      <w:r w:rsidRPr="00971016">
        <w:rPr>
          <w:rFonts w:ascii="Simplified Arabic" w:hAnsi="Simplified Arabic" w:cs="Simplified Arabic"/>
          <w:sz w:val="24"/>
          <w:szCs w:val="24"/>
          <w:rtl/>
          <w:lang w:val="en-US" w:bidi="ar-SY"/>
        </w:rPr>
        <w:t>–</w:t>
      </w:r>
      <w:r w:rsidRPr="00971016">
        <w:rPr>
          <w:rFonts w:ascii="Simplified Arabic" w:hAnsi="Simplified Arabic" w:cs="Simplified Arabic" w:hint="cs"/>
          <w:sz w:val="24"/>
          <w:szCs w:val="24"/>
          <w:rtl/>
          <w:lang w:val="en-US" w:bidi="ar-SY"/>
        </w:rPr>
        <w:t xml:space="preserve"> المبنى 26) وذلك حتى 10 سبتمبر، من الساعة 1 ظهراً وحتى 7 مساءً. ويُمكن شراء التذاكر ابتداءً من 11 وحتى 14 سبتمبر في منفذ التذاكر الخاص بمسرح الدراما </w:t>
      </w:r>
      <w:r w:rsidRPr="00971016">
        <w:rPr>
          <w:rFonts w:ascii="Simplified Arabic" w:hAnsi="Simplified Arabic" w:cs="Simplified Arabic"/>
          <w:sz w:val="24"/>
          <w:szCs w:val="24"/>
          <w:rtl/>
          <w:lang w:val="en-US" w:bidi="ar-SY"/>
        </w:rPr>
        <w:t>–</w:t>
      </w:r>
      <w:r w:rsidRPr="00971016">
        <w:rPr>
          <w:rFonts w:ascii="Simplified Arabic" w:hAnsi="Simplified Arabic" w:cs="Simplified Arabic" w:hint="cs"/>
          <w:sz w:val="24"/>
          <w:szCs w:val="24"/>
          <w:rtl/>
          <w:lang w:val="en-US" w:bidi="ar-SY"/>
        </w:rPr>
        <w:t xml:space="preserve"> كتارا (كتارا المبنى 26)  وذلك من الساعة 2 ظهراً وحتى </w:t>
      </w:r>
      <w:r w:rsidRPr="00EC745B">
        <w:rPr>
          <w:rFonts w:ascii="Simplified Arabic" w:hAnsi="Simplified Arabic" w:cs="Simplified Arabic"/>
          <w:sz w:val="24"/>
          <w:szCs w:val="24"/>
          <w:rtl/>
          <w:lang w:val="en-US" w:bidi="ar-SY"/>
          <w:rPrChange w:id="7" w:author="MenatAllah Gomaa" w:date="2014-09-10T14:50:00Z">
            <w:rPr>
              <w:rFonts w:ascii="Simplified Arabic" w:hAnsi="Simplified Arabic" w:cs="Simplified Arabic"/>
              <w:sz w:val="24"/>
              <w:szCs w:val="24"/>
              <w:highlight w:val="yellow"/>
              <w:rtl/>
              <w:lang w:val="en-US" w:bidi="ar-SY"/>
            </w:rPr>
          </w:rPrChange>
        </w:rPr>
        <w:t>8</w:t>
      </w:r>
      <w:r w:rsidRPr="00971016">
        <w:rPr>
          <w:rFonts w:ascii="Simplified Arabic" w:hAnsi="Simplified Arabic" w:cs="Simplified Arabic" w:hint="cs"/>
          <w:sz w:val="24"/>
          <w:szCs w:val="24"/>
          <w:rtl/>
          <w:lang w:val="en-US" w:bidi="ar-SY"/>
        </w:rPr>
        <w:t xml:space="preserve"> مساءً. ويمكن للجمهور حجز التذاكر عبر شبكة الإنترنت وعلى مدار الساعة عبر الموقع الإلكتروني:</w:t>
      </w:r>
      <w:ins w:id="8" w:author="MenatAllah Gomaa" w:date="2014-09-10T14:50:00Z">
        <w:r w:rsidRPr="00EC745B">
          <w:t xml:space="preserve"> </w:t>
        </w:r>
        <w:r>
          <w:rPr>
            <w:rFonts w:ascii="Simplified Arabic" w:hAnsi="Simplified Arabic" w:cs="Simplified Arabic"/>
            <w:sz w:val="24"/>
            <w:szCs w:val="24"/>
            <w:lang w:val="en-US" w:bidi="ar-SY"/>
          </w:rPr>
          <w:fldChar w:fldCharType="begin"/>
        </w:r>
        <w:r>
          <w:rPr>
            <w:rFonts w:ascii="Simplified Arabic" w:hAnsi="Simplified Arabic" w:cs="Simplified Arabic"/>
            <w:sz w:val="24"/>
            <w:szCs w:val="24"/>
            <w:lang w:val="en-US" w:bidi="ar-SY"/>
          </w:rPr>
          <w:instrText xml:space="preserve"> HYPERLINK "</w:instrText>
        </w:r>
        <w:r w:rsidRPr="00EC745B">
          <w:rPr>
            <w:rFonts w:ascii="Simplified Arabic" w:hAnsi="Simplified Arabic" w:cs="Simplified Arabic"/>
            <w:sz w:val="24"/>
            <w:szCs w:val="24"/>
            <w:lang w:val="en-US" w:bidi="ar-SY"/>
          </w:rPr>
          <w:instrText>http://www.dohafilminstitute.com/events/remembering-robin-williams</w:instrText>
        </w:r>
        <w:r>
          <w:rPr>
            <w:rFonts w:ascii="Simplified Arabic" w:hAnsi="Simplified Arabic" w:cs="Simplified Arabic"/>
            <w:sz w:val="24"/>
            <w:szCs w:val="24"/>
            <w:lang w:val="en-US" w:bidi="ar-SY"/>
          </w:rPr>
          <w:instrText xml:space="preserve">" </w:instrText>
        </w:r>
        <w:r>
          <w:rPr>
            <w:rFonts w:ascii="Simplified Arabic" w:hAnsi="Simplified Arabic" w:cs="Simplified Arabic"/>
            <w:sz w:val="24"/>
            <w:szCs w:val="24"/>
            <w:lang w:val="en-US" w:bidi="ar-SY"/>
          </w:rPr>
          <w:fldChar w:fldCharType="separate"/>
        </w:r>
        <w:r w:rsidRPr="00F13E88">
          <w:rPr>
            <w:rStyle w:val="Hyperlink"/>
            <w:rFonts w:ascii="Simplified Arabic" w:hAnsi="Simplified Arabic" w:cs="Simplified Arabic"/>
            <w:sz w:val="24"/>
            <w:szCs w:val="24"/>
            <w:lang w:val="en-US" w:bidi="ar-SY"/>
          </w:rPr>
          <w:t>http://www.dohafilminstitute.com/events/remembering-robin-williams</w:t>
        </w:r>
        <w:r>
          <w:rPr>
            <w:rFonts w:ascii="Simplified Arabic" w:hAnsi="Simplified Arabic" w:cs="Simplified Arabic"/>
            <w:sz w:val="24"/>
            <w:szCs w:val="24"/>
            <w:lang w:val="en-US" w:bidi="ar-SY"/>
          </w:rPr>
          <w:fldChar w:fldCharType="end"/>
        </w:r>
        <w:r>
          <w:rPr>
            <w:rFonts w:ascii="Simplified Arabic" w:hAnsi="Simplified Arabic" w:cs="Simplified Arabic"/>
            <w:sz w:val="24"/>
            <w:szCs w:val="24"/>
            <w:lang w:val="en-US" w:bidi="ar-SY"/>
          </w:rPr>
          <w:t xml:space="preserve"> </w:t>
        </w:r>
      </w:ins>
      <w:del w:id="9" w:author="MenatAllah Gomaa" w:date="2014-09-10T14:50:00Z">
        <w:r w:rsidRPr="00971016" w:rsidDel="00EC745B">
          <w:rPr>
            <w:rFonts w:ascii="Simplified Arabic" w:hAnsi="Simplified Arabic" w:cs="Simplified Arabic" w:hint="cs"/>
            <w:sz w:val="24"/>
            <w:szCs w:val="24"/>
            <w:rtl/>
            <w:lang w:val="en-US" w:bidi="ar-SY"/>
          </w:rPr>
          <w:delText xml:space="preserve"> </w:delText>
        </w:r>
        <w:r w:rsidRPr="00971016" w:rsidDel="00EC745B">
          <w:rPr>
            <w:rFonts w:ascii="Simplified Arabic" w:hAnsi="Simplified Arabic" w:cs="Simplified Arabic"/>
            <w:sz w:val="24"/>
            <w:szCs w:val="24"/>
            <w:highlight w:val="yellow"/>
            <w:lang w:val="en-US" w:bidi="ar-SY"/>
          </w:rPr>
          <w:delText>xx</w:delText>
        </w:r>
      </w:del>
      <w:r w:rsidRPr="00971016">
        <w:rPr>
          <w:rFonts w:ascii="Simplified Arabic" w:hAnsi="Simplified Arabic" w:cs="Simplified Arabic" w:hint="cs"/>
          <w:sz w:val="24"/>
          <w:szCs w:val="24"/>
          <w:rtl/>
          <w:lang w:val="en-US" w:bidi="ar-SY"/>
        </w:rPr>
        <w:t xml:space="preserve">. </w:t>
      </w:r>
    </w:p>
    <w:p w:rsidR="006A3D6D" w:rsidRPr="00971016" w:rsidRDefault="006A3D6D" w:rsidP="006A3D6D">
      <w:pPr>
        <w:bidi/>
        <w:spacing w:line="192" w:lineRule="auto"/>
        <w:rPr>
          <w:rFonts w:ascii="Simplified Arabic" w:hAnsi="Simplified Arabic" w:cs="Simplified Arabic"/>
          <w:sz w:val="24"/>
          <w:szCs w:val="24"/>
          <w:rtl/>
          <w:lang w:val="en-US" w:bidi="ar-SY"/>
        </w:rPr>
      </w:pPr>
    </w:p>
    <w:p w:rsidR="006A3D6D" w:rsidRPr="00971016" w:rsidRDefault="006A3D6D" w:rsidP="006A3D6D">
      <w:pPr>
        <w:bidi/>
        <w:spacing w:line="192" w:lineRule="auto"/>
        <w:rPr>
          <w:rFonts w:ascii="Simplified Arabic" w:hAnsi="Simplified Arabic" w:cs="Simplified Arabic"/>
          <w:sz w:val="24"/>
          <w:szCs w:val="24"/>
          <w:rtl/>
        </w:rPr>
      </w:pPr>
      <w:r w:rsidRPr="00971016">
        <w:rPr>
          <w:rFonts w:ascii="Simplified Arabic" w:hAnsi="Simplified Arabic" w:cs="Simplified Arabic" w:hint="cs"/>
          <w:sz w:val="24"/>
          <w:szCs w:val="24"/>
          <w:rtl/>
          <w:lang w:val="en-US" w:bidi="ar-SY"/>
        </w:rPr>
        <w:t xml:space="preserve">تقدّم سينما مؤسسة الدوحة للأفلام بكتارا شهرياً أقوى العروض لأفضل الأفلام من مختلف أنحاء العالم، ويأتي ذلك في إطار التعاون الوثيق بين المؤسسة والحي الثقافي </w:t>
      </w:r>
      <w:r w:rsidRPr="00971016">
        <w:rPr>
          <w:rFonts w:ascii="Simplified Arabic" w:hAnsi="Simplified Arabic" w:cs="Simplified Arabic"/>
          <w:sz w:val="24"/>
          <w:szCs w:val="24"/>
          <w:rtl/>
          <w:lang w:val="en-US" w:bidi="ar-SY"/>
        </w:rPr>
        <w:t>–</w:t>
      </w:r>
      <w:r w:rsidRPr="00971016">
        <w:rPr>
          <w:rFonts w:ascii="Simplified Arabic" w:hAnsi="Simplified Arabic" w:cs="Simplified Arabic" w:hint="cs"/>
          <w:sz w:val="24"/>
          <w:szCs w:val="24"/>
          <w:rtl/>
          <w:lang w:val="en-US" w:bidi="ar-SY"/>
        </w:rPr>
        <w:t xml:space="preserve"> كتارا سعياً لتعريف الجمهور بالسينما عالية الجودة وتشجيعهم على تقديرها. </w:t>
      </w:r>
    </w:p>
    <w:p w:rsidR="006A3D6D" w:rsidRPr="00971016" w:rsidRDefault="006A3D6D" w:rsidP="006A3D6D">
      <w:pPr>
        <w:bidi/>
        <w:spacing w:line="192" w:lineRule="auto"/>
        <w:jc w:val="center"/>
        <w:rPr>
          <w:rFonts w:ascii="Simplified Arabic" w:hAnsi="Simplified Arabic" w:cs="Simplified Arabic"/>
          <w:b/>
          <w:bCs/>
          <w:sz w:val="24"/>
          <w:szCs w:val="24"/>
          <w:rtl/>
          <w:lang w:bidi="ar-SY"/>
        </w:rPr>
      </w:pPr>
      <w:r w:rsidRPr="00971016">
        <w:rPr>
          <w:rFonts w:ascii="Simplified Arabic" w:hAnsi="Simplified Arabic" w:cs="Simplified Arabic"/>
          <w:b/>
          <w:bCs/>
          <w:sz w:val="24"/>
          <w:szCs w:val="24"/>
          <w:rtl/>
          <w:lang w:bidi="ar-SY"/>
        </w:rPr>
        <w:t>-انتهى-</w:t>
      </w:r>
    </w:p>
    <w:p w:rsidR="006A3D6D" w:rsidRPr="00B76A92" w:rsidRDefault="006A3D6D" w:rsidP="006A3D6D">
      <w:pPr>
        <w:bidi/>
        <w:spacing w:line="192" w:lineRule="auto"/>
        <w:rPr>
          <w:rFonts w:ascii="Simplified Arabic" w:hAnsi="Simplified Arabic" w:cs="Simplified Arabic"/>
          <w:b/>
          <w:bCs/>
          <w:sz w:val="26"/>
          <w:szCs w:val="26"/>
          <w:lang w:val="en-US" w:bidi="ar-SY"/>
        </w:rPr>
      </w:pPr>
    </w:p>
    <w:p w:rsidR="006A3D6D" w:rsidRPr="00B56C56" w:rsidRDefault="006A3D6D" w:rsidP="006A3D6D">
      <w:pPr>
        <w:bidi/>
        <w:spacing w:line="192" w:lineRule="auto"/>
        <w:rPr>
          <w:rFonts w:ascii="Simplified Arabic" w:hAnsi="Simplified Arabic" w:cs="Simplified Arabic"/>
          <w:b/>
          <w:bCs/>
          <w:rtl/>
          <w:lang w:bidi="ar-SY"/>
        </w:rPr>
      </w:pPr>
      <w:r w:rsidRPr="00B56C56">
        <w:rPr>
          <w:rFonts w:ascii="Simplified Arabic" w:hAnsi="Simplified Arabic" w:cs="Simplified Arabic"/>
          <w:b/>
          <w:bCs/>
          <w:rtl/>
          <w:lang w:bidi="ar-SY"/>
        </w:rPr>
        <w:t>نبذة عن "مؤسسة الدوحة للأفلام"</w:t>
      </w:r>
    </w:p>
    <w:p w:rsidR="006A3D6D" w:rsidRPr="00B56C56" w:rsidRDefault="006A3D6D" w:rsidP="006A3D6D">
      <w:pPr>
        <w:bidi/>
        <w:spacing w:line="192" w:lineRule="auto"/>
        <w:rPr>
          <w:rFonts w:ascii="Simplified Arabic" w:hAnsi="Simplified Arabic" w:cs="Simplified Arabic"/>
          <w:lang w:bidi="ar-SY"/>
        </w:rPr>
      </w:pPr>
      <w:r w:rsidRPr="00B56C56">
        <w:rPr>
          <w:rFonts w:ascii="Simplified Arabic" w:hAnsi="Simplified Arabic" w:cs="Simplified Arabic"/>
          <w:rtl/>
          <w:lang w:bidi="ar-SY"/>
        </w:rPr>
        <w:t>"مؤسسة الدوحة للأفلام" مؤسسة ثقافية</w:t>
      </w:r>
      <w:r w:rsidRPr="00B56C56">
        <w:rPr>
          <w:rFonts w:ascii="Simplified Arabic" w:hAnsi="Simplified Arabic" w:cs="Simplified Arabic"/>
          <w:rtl/>
          <w:lang w:bidi="ar-QA"/>
        </w:rPr>
        <w:t xml:space="preserve"> </w:t>
      </w:r>
      <w:r w:rsidRPr="00B56C56">
        <w:rPr>
          <w:rFonts w:ascii="Simplified Arabic" w:hAnsi="Simplified Arabic" w:cs="Simplified Arabic"/>
          <w:rtl/>
          <w:lang w:bidi="ar-SY"/>
        </w:rPr>
        <w:t xml:space="preserve">مستقلة </w:t>
      </w:r>
      <w:r w:rsidRPr="00B56C56">
        <w:rPr>
          <w:rFonts w:ascii="Simplified Arabic" w:hAnsi="Simplified Arabic" w:cs="Simplified Arabic"/>
          <w:rtl/>
          <w:lang w:bidi="ar-QA"/>
        </w:rPr>
        <w:t>غير ربحية</w:t>
      </w:r>
      <w:r w:rsidRPr="00B56C56">
        <w:rPr>
          <w:rFonts w:ascii="Simplified Arabic" w:hAnsi="Simplified Arabic" w:cs="Simplified Arabic"/>
          <w:rtl/>
          <w:lang w:bidi="ar-SY"/>
        </w:rPr>
        <w:t xml:space="preserve"> تدعم نمو الأفلام المحلية من خلال تعزيز التعليم السينمائي ورفع الذائقة السينمائية والمساهمة في تطوير وبناء صناعة سينمائية إبداعية ومستدامة  في قطر</w:t>
      </w:r>
      <w:r w:rsidRPr="00B56C56">
        <w:rPr>
          <w:rFonts w:ascii="Simplified Arabic" w:hAnsi="Simplified Arabic" w:cs="Simplified Arabic"/>
          <w:lang w:bidi="ar-SY"/>
        </w:rPr>
        <w:t>.</w:t>
      </w:r>
    </w:p>
    <w:p w:rsidR="006A3D6D" w:rsidRPr="00B56C56" w:rsidRDefault="006A3D6D" w:rsidP="006A3D6D">
      <w:pPr>
        <w:bidi/>
        <w:spacing w:line="192" w:lineRule="auto"/>
        <w:rPr>
          <w:rFonts w:ascii="Simplified Arabic" w:hAnsi="Simplified Arabic" w:cs="Simplified Arabic"/>
          <w:lang w:bidi="ar-QA"/>
        </w:rPr>
      </w:pPr>
      <w:r w:rsidRPr="00B56C56">
        <w:rPr>
          <w:rFonts w:ascii="Simplified Arabic" w:hAnsi="Simplified Arabic" w:cs="Simplified Arabic"/>
          <w:rtl/>
          <w:lang w:bidi="ar-SY"/>
        </w:rPr>
        <w:t xml:space="preserve"> تتضمن برامج "مؤسسة الدوحة للأفلام" على مدار العام: تمويل وإنتاج الأفلام المحلية والإقليميّة والعالمية، والبرامج التعليمية وعروض الأفلام</w:t>
      </w:r>
      <w:r w:rsidRPr="00B56C56">
        <w:rPr>
          <w:rFonts w:ascii="Simplified Arabic" w:hAnsi="Simplified Arabic" w:cs="Simplified Arabic"/>
          <w:rtl/>
          <w:lang w:bidi="ar-QA"/>
        </w:rPr>
        <w:t>، بالإضافة إلى تنظيم مهرجان أجيال السينمائي ومهرجان قمرة الدوحة السينمائي.</w:t>
      </w:r>
    </w:p>
    <w:p w:rsidR="006A3D6D" w:rsidRPr="00B56C56" w:rsidRDefault="006A3D6D" w:rsidP="006A3D6D">
      <w:pPr>
        <w:bidi/>
        <w:spacing w:line="192" w:lineRule="auto"/>
        <w:rPr>
          <w:rFonts w:ascii="Simplified Arabic" w:hAnsi="Simplified Arabic" w:cs="Simplified Arabic"/>
          <w:rtl/>
          <w:lang w:bidi="ar-SY"/>
        </w:rPr>
      </w:pPr>
      <w:r w:rsidRPr="00B56C56">
        <w:rPr>
          <w:rFonts w:ascii="Simplified Arabic" w:hAnsi="Simplified Arabic" w:cs="Simplified Arabic"/>
          <w:rtl/>
          <w:lang w:bidi="ar-SY"/>
        </w:rPr>
        <w:t xml:space="preserve">وباتخاذها للثقافة والمجتمع والتعليم والترفيه ركائز أساسيّة لها، تلتزم المؤسسة بدعم الرؤية الوطنية 2030 الرامية إلى بناء اقتصاد قطري مستدام يقوم على أسس المعرفة. </w:t>
      </w:r>
    </w:p>
    <w:p w:rsidR="006A3D6D" w:rsidRDefault="006A3D6D" w:rsidP="006A3D6D">
      <w:pPr>
        <w:keepNext/>
        <w:bidi/>
        <w:spacing w:line="192" w:lineRule="auto"/>
        <w:outlineLvl w:val="0"/>
        <w:rPr>
          <w:rFonts w:ascii="Simplified Arabic" w:hAnsi="Simplified Arabic" w:cs="Simplified Arabic"/>
          <w:b/>
          <w:bCs/>
          <w:kern w:val="32"/>
          <w:rtl/>
        </w:rPr>
      </w:pPr>
    </w:p>
    <w:p w:rsidR="006A3D6D" w:rsidRDefault="006A3D6D" w:rsidP="006A3D6D">
      <w:pPr>
        <w:keepNext/>
        <w:bidi/>
        <w:spacing w:line="192" w:lineRule="auto"/>
        <w:outlineLvl w:val="0"/>
        <w:rPr>
          <w:rFonts w:ascii="Simplified Arabic" w:hAnsi="Simplified Arabic" w:cs="Simplified Arabic"/>
          <w:b/>
          <w:bCs/>
          <w:rtl/>
          <w:lang w:bidi="ar-SY"/>
        </w:rPr>
      </w:pPr>
      <w:r>
        <w:rPr>
          <w:rFonts w:ascii="Simplified Arabic" w:hAnsi="Simplified Arabic" w:cs="Simplified Arabic" w:hint="cs"/>
          <w:b/>
          <w:bCs/>
          <w:kern w:val="32"/>
          <w:rtl/>
        </w:rPr>
        <w:t xml:space="preserve">مؤسسة الدوحة </w:t>
      </w:r>
      <w:r w:rsidRPr="00B56C56">
        <w:rPr>
          <w:rFonts w:ascii="Simplified Arabic" w:hAnsi="Simplified Arabic" w:cs="Simplified Arabic"/>
          <w:b/>
          <w:bCs/>
          <w:rtl/>
          <w:lang w:bidi="ar-SY"/>
        </w:rPr>
        <w:t>للأفلام</w:t>
      </w:r>
      <w:r>
        <w:rPr>
          <w:rFonts w:ascii="Simplified Arabic" w:hAnsi="Simplified Arabic" w:cs="Simplified Arabic" w:hint="cs"/>
          <w:b/>
          <w:bCs/>
          <w:rtl/>
          <w:lang w:bidi="ar-SY"/>
        </w:rPr>
        <w:t xml:space="preserve"> </w:t>
      </w:r>
    </w:p>
    <w:p w:rsidR="006A3D6D" w:rsidRPr="00B9459D" w:rsidRDefault="006A3D6D" w:rsidP="006A3D6D">
      <w:pPr>
        <w:widowControl w:val="0"/>
        <w:autoSpaceDE w:val="0"/>
        <w:autoSpaceDN w:val="0"/>
        <w:adjustRightInd w:val="0"/>
        <w:spacing w:line="192" w:lineRule="auto"/>
        <w:jc w:val="left"/>
        <w:rPr>
          <w:rFonts w:ascii="Simplified Arabic" w:hAnsi="Simplified Arabic" w:cs="Simplified Arabic"/>
          <w:b/>
          <w:bCs/>
          <w:kern w:val="32"/>
          <w:sz w:val="24"/>
          <w:szCs w:val="24"/>
          <w:rtl/>
        </w:rPr>
      </w:pPr>
      <w:r>
        <w:rPr>
          <w:bCs/>
          <w:rtl/>
        </w:rPr>
        <w:t xml:space="preserve">     </w:t>
      </w:r>
      <w:r w:rsidRPr="00B9459D">
        <w:rPr>
          <w:bCs/>
        </w:rPr>
        <w:t>Twitter: @</w:t>
      </w:r>
      <w:proofErr w:type="spellStart"/>
      <w:r w:rsidRPr="00B9459D">
        <w:rPr>
          <w:bCs/>
        </w:rPr>
        <w:t>DohaFilm</w:t>
      </w:r>
      <w:proofErr w:type="spellEnd"/>
      <w:r w:rsidRPr="00B9459D">
        <w:rPr>
          <w:bCs/>
        </w:rPr>
        <w:t>; Instagram: @</w:t>
      </w:r>
      <w:proofErr w:type="spellStart"/>
      <w:r w:rsidRPr="00B9459D">
        <w:rPr>
          <w:bCs/>
        </w:rPr>
        <w:t>DohaFilm</w:t>
      </w:r>
      <w:proofErr w:type="spellEnd"/>
      <w:r w:rsidRPr="00B9459D">
        <w:rPr>
          <w:bCs/>
        </w:rPr>
        <w:t xml:space="preserve">; Facebook: </w:t>
      </w:r>
      <w:hyperlink r:id="rId7" w:history="1">
        <w:r w:rsidRPr="00B9459D">
          <w:rPr>
            <w:bCs/>
          </w:rPr>
          <w:t>www.facebook.com/DohaFilmInstitute</w:t>
        </w:r>
      </w:hyperlink>
    </w:p>
    <w:p w:rsidR="006A3D6D" w:rsidRPr="00B56C56" w:rsidRDefault="006A3D6D" w:rsidP="006A3D6D">
      <w:pPr>
        <w:keepNext/>
        <w:bidi/>
        <w:spacing w:line="192" w:lineRule="auto"/>
        <w:outlineLvl w:val="0"/>
        <w:rPr>
          <w:rFonts w:ascii="Simplified Arabic" w:hAnsi="Simplified Arabic" w:cs="Simplified Arabic"/>
          <w:b/>
          <w:bCs/>
          <w:kern w:val="32"/>
          <w:rtl/>
        </w:rPr>
      </w:pPr>
    </w:p>
    <w:p w:rsidR="006A3D6D" w:rsidRPr="00B56C56" w:rsidRDefault="006A3D6D" w:rsidP="006A3D6D">
      <w:pPr>
        <w:bidi/>
        <w:spacing w:line="192" w:lineRule="auto"/>
        <w:jc w:val="lowKashida"/>
        <w:rPr>
          <w:rFonts w:ascii="Simplified Arabic" w:hAnsi="Simplified Arabic" w:cs="Simplified Arabic"/>
          <w:b/>
          <w:bCs/>
          <w:rtl/>
        </w:rPr>
      </w:pPr>
      <w:r w:rsidRPr="00B56C56">
        <w:rPr>
          <w:rFonts w:ascii="Simplified Arabic" w:hAnsi="Simplified Arabic" w:cs="Simplified Arabic"/>
          <w:b/>
          <w:bCs/>
          <w:rtl/>
        </w:rPr>
        <w:t>للاستفسارات الصحفية في منطقة الشرق الأوسط وشمال أفريقيا:</w:t>
      </w:r>
    </w:p>
    <w:p w:rsidR="006A3D6D" w:rsidRPr="00B56C56" w:rsidRDefault="006A3D6D" w:rsidP="006A3D6D">
      <w:pPr>
        <w:bidi/>
        <w:spacing w:line="192" w:lineRule="auto"/>
        <w:jc w:val="lowKashida"/>
        <w:rPr>
          <w:rFonts w:ascii="Simplified Arabic" w:hAnsi="Simplified Arabic" w:cs="Simplified Arabic"/>
          <w:rtl/>
        </w:rPr>
      </w:pPr>
      <w:r w:rsidRPr="00B56C56">
        <w:rPr>
          <w:rFonts w:ascii="Simplified Arabic" w:hAnsi="Simplified Arabic" w:cs="Simplified Arabic"/>
          <w:rtl/>
        </w:rPr>
        <w:t xml:space="preserve">كيلي هوم / نيفين ويليام </w:t>
      </w:r>
    </w:p>
    <w:p w:rsidR="006A3D6D" w:rsidRDefault="006A3D6D" w:rsidP="006A3D6D">
      <w:pPr>
        <w:bidi/>
        <w:spacing w:line="192" w:lineRule="auto"/>
        <w:rPr>
          <w:rFonts w:ascii="Simplified Arabic" w:hAnsi="Simplified Arabic" w:cs="Simplified Arabic"/>
          <w:rtl/>
          <w:lang w:val="fr-FR"/>
        </w:rPr>
      </w:pPr>
      <w:r>
        <w:rPr>
          <w:rFonts w:ascii="Simplified Arabic" w:hAnsi="Simplified Arabic" w:cs="Simplified Arabic" w:hint="cs"/>
          <w:rtl/>
          <w:lang w:val="fr-FR"/>
        </w:rPr>
        <w:t>أصداء بيرسون- مارستيلر</w:t>
      </w:r>
    </w:p>
    <w:p w:rsidR="006A3D6D" w:rsidRPr="00B56C56" w:rsidRDefault="006A3D6D" w:rsidP="006A3D6D">
      <w:pPr>
        <w:bidi/>
        <w:spacing w:line="192" w:lineRule="auto"/>
        <w:rPr>
          <w:rFonts w:ascii="Simplified Arabic" w:hAnsi="Simplified Arabic" w:cs="Simplified Arabic"/>
          <w:rtl/>
          <w:lang w:val="fr-FR"/>
        </w:rPr>
      </w:pPr>
      <w:r w:rsidRPr="00B56C56">
        <w:rPr>
          <w:rFonts w:ascii="Simplified Arabic" w:hAnsi="Simplified Arabic" w:cs="Simplified Arabic"/>
          <w:lang w:val="fr-FR"/>
        </w:rPr>
        <w:t>+9714 4507 600</w:t>
      </w:r>
    </w:p>
    <w:p w:rsidR="006A3D6D" w:rsidRPr="00B56C56" w:rsidRDefault="001B1B2A" w:rsidP="006A3D6D">
      <w:pPr>
        <w:bidi/>
        <w:spacing w:line="192" w:lineRule="auto"/>
        <w:rPr>
          <w:rFonts w:ascii="Simplified Arabic" w:hAnsi="Simplified Arabic" w:cs="Simplified Arabic"/>
          <w:lang w:val="en-US"/>
        </w:rPr>
      </w:pPr>
      <w:hyperlink r:id="rId8" w:history="1">
        <w:r w:rsidR="006A3D6D" w:rsidRPr="00B56C56">
          <w:rPr>
            <w:rStyle w:val="Hyperlink"/>
            <w:rFonts w:ascii="Simplified Arabic" w:hAnsi="Simplified Arabic" w:cs="Simplified Arabic"/>
            <w:lang w:val="fr-FR"/>
          </w:rPr>
          <w:t>Nivine.william@bm.com</w:t>
        </w:r>
      </w:hyperlink>
      <w:r w:rsidR="006A3D6D" w:rsidRPr="00B56C56">
        <w:rPr>
          <w:rFonts w:ascii="Simplified Arabic" w:hAnsi="Simplified Arabic" w:cs="Simplified Arabic"/>
          <w:lang w:val="fr-FR"/>
        </w:rPr>
        <w:t xml:space="preserve">  </w:t>
      </w:r>
      <w:hyperlink r:id="rId9" w:history="1">
        <w:r w:rsidR="006A3D6D" w:rsidRPr="007C5B1A">
          <w:rPr>
            <w:rStyle w:val="Hyperlink"/>
            <w:rFonts w:ascii="Simplified Arabic" w:hAnsi="Simplified Arabic" w:cs="Simplified Arabic"/>
            <w:lang w:val="fr-FR"/>
          </w:rPr>
          <w:t>Kelly.home@bm.com</w:t>
        </w:r>
      </w:hyperlink>
      <w:r w:rsidR="006A3D6D" w:rsidRPr="0053318C">
        <w:rPr>
          <w:rStyle w:val="Hyperlink"/>
          <w:rFonts w:ascii="Simplified Arabic" w:hAnsi="Simplified Arabic" w:cs="Simplified Arabic"/>
          <w:color w:val="auto"/>
          <w:u w:val="none"/>
          <w:lang w:val="fr-FR"/>
        </w:rPr>
        <w:t xml:space="preserve"> </w:t>
      </w:r>
    </w:p>
    <w:p w:rsidR="006A3D6D" w:rsidRPr="00B56C56" w:rsidRDefault="006A3D6D" w:rsidP="006A3D6D">
      <w:pPr>
        <w:bidi/>
        <w:spacing w:line="192" w:lineRule="auto"/>
        <w:rPr>
          <w:rFonts w:ascii="Simplified Arabic" w:hAnsi="Simplified Arabic" w:cs="Simplified Arabic"/>
          <w:lang w:val="en-US"/>
        </w:rPr>
      </w:pPr>
    </w:p>
    <w:p w:rsidR="006A3D6D" w:rsidRPr="00B56C56" w:rsidRDefault="006A3D6D" w:rsidP="006A3D6D">
      <w:pPr>
        <w:bidi/>
        <w:spacing w:line="192" w:lineRule="auto"/>
        <w:rPr>
          <w:rFonts w:ascii="Simplified Arabic" w:hAnsi="Simplified Arabic" w:cs="Simplified Arabic"/>
          <w:noProof/>
          <w:sz w:val="20"/>
          <w:szCs w:val="20"/>
          <w:lang w:val="en-US"/>
        </w:rPr>
      </w:pPr>
    </w:p>
    <w:p w:rsidR="006A3D6D" w:rsidRPr="00B56C56" w:rsidRDefault="006A3D6D" w:rsidP="006A3D6D">
      <w:pPr>
        <w:bidi/>
        <w:spacing w:line="192" w:lineRule="auto"/>
        <w:rPr>
          <w:rFonts w:ascii="Simplified Arabic" w:hAnsi="Simplified Arabic" w:cs="Simplified Arabic"/>
        </w:rPr>
      </w:pPr>
    </w:p>
    <w:p w:rsidR="006A3D6D" w:rsidRDefault="006A3D6D" w:rsidP="006A3D6D">
      <w:pPr>
        <w:spacing w:line="192" w:lineRule="auto"/>
      </w:pPr>
    </w:p>
    <w:p w:rsidR="006A3D6D" w:rsidRDefault="006A3D6D" w:rsidP="006A3D6D">
      <w:pPr>
        <w:spacing w:line="192" w:lineRule="auto"/>
      </w:pPr>
    </w:p>
    <w:p w:rsidR="00A52FE9" w:rsidRDefault="00A52FE9" w:rsidP="00B76A92">
      <w:pPr>
        <w:spacing w:line="192" w:lineRule="auto"/>
      </w:pPr>
    </w:p>
    <w:sectPr w:rsidR="00A52FE9" w:rsidSect="00EB6909">
      <w:headerReference w:type="default" r:id="rId10"/>
      <w:headerReference w:type="first" r:id="rId11"/>
      <w:pgSz w:w="11909" w:h="16834" w:code="9"/>
      <w:pgMar w:top="1440" w:right="1440" w:bottom="5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B2A" w:rsidRDefault="001B1B2A">
      <w:r>
        <w:separator/>
      </w:r>
    </w:p>
  </w:endnote>
  <w:endnote w:type="continuationSeparator" w:id="0">
    <w:p w:rsidR="001B1B2A" w:rsidRDefault="001B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B2A" w:rsidRDefault="001B1B2A">
      <w:r>
        <w:separator/>
      </w:r>
    </w:p>
  </w:footnote>
  <w:footnote w:type="continuationSeparator" w:id="0">
    <w:p w:rsidR="001B1B2A" w:rsidRDefault="001B1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43C" w:rsidRDefault="0049106D" w:rsidP="00AE388E">
    <w:pPr>
      <w:pStyle w:val="Header"/>
      <w:jc w:val="center"/>
    </w:pPr>
    <w:r>
      <w:rPr>
        <w:noProof/>
        <w:lang w:val="en-US"/>
      </w:rPr>
      <w:drawing>
        <wp:inline distT="0" distB="0" distL="0" distR="0" wp14:anchorId="2E4E7814" wp14:editId="13615576">
          <wp:extent cx="1837690" cy="1000760"/>
          <wp:effectExtent l="0" t="0" r="0" b="8890"/>
          <wp:docPr id="3" name="Picture 3" descr="Doha Film Institute logo -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a Film Institute logo -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7690" cy="100076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43C" w:rsidRDefault="0049106D" w:rsidP="00B520CB">
    <w:pPr>
      <w:pStyle w:val="Header"/>
      <w:jc w:val="center"/>
      <w:rPr>
        <w:noProof/>
        <w:lang w:val="en-US"/>
      </w:rPr>
    </w:pPr>
    <w:r w:rsidRPr="00F80987">
      <w:rPr>
        <w:noProof/>
        <w:sz w:val="24"/>
        <w:szCs w:val="24"/>
        <w:lang w:val="en-US"/>
      </w:rPr>
      <w:drawing>
        <wp:inline distT="0" distB="0" distL="0" distR="0" wp14:anchorId="18183A34" wp14:editId="747DA86A">
          <wp:extent cx="1526044" cy="818984"/>
          <wp:effectExtent l="0" t="0" r="0" b="635"/>
          <wp:docPr id="2" name="Picture 2" descr="Doha Film Institute logo -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a Film Institute logo -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471" cy="822433"/>
                  </a:xfrm>
                  <a:prstGeom prst="rect">
                    <a:avLst/>
                  </a:prstGeom>
                  <a:noFill/>
                  <a:ln>
                    <a:noFill/>
                  </a:ln>
                </pic:spPr>
              </pic:pic>
            </a:graphicData>
          </a:graphic>
        </wp:inline>
      </w:drawing>
    </w:r>
    <w:r>
      <w:rPr>
        <w:noProof/>
        <w:lang w:val="en-US"/>
      </w:rPr>
      <w:t xml:space="preserve">           </w:t>
    </w:r>
  </w:p>
  <w:p w:rsidR="0007292C" w:rsidRDefault="001B1B2A" w:rsidP="00B520C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E5654D"/>
    <w:multiLevelType w:val="hybridMultilevel"/>
    <w:tmpl w:val="08F4F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natAllah Gomaa">
    <w15:presenceInfo w15:providerId="None" w15:userId="MenatAllah Gom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83E"/>
    <w:rsid w:val="00001249"/>
    <w:rsid w:val="001337D0"/>
    <w:rsid w:val="00172734"/>
    <w:rsid w:val="001B1B2A"/>
    <w:rsid w:val="0023459C"/>
    <w:rsid w:val="0037326F"/>
    <w:rsid w:val="003E6FD9"/>
    <w:rsid w:val="0049106D"/>
    <w:rsid w:val="004B3CCB"/>
    <w:rsid w:val="00653394"/>
    <w:rsid w:val="006702F5"/>
    <w:rsid w:val="006A3D6D"/>
    <w:rsid w:val="006A57A9"/>
    <w:rsid w:val="006C3FF7"/>
    <w:rsid w:val="006E5C8F"/>
    <w:rsid w:val="0082083E"/>
    <w:rsid w:val="008464DD"/>
    <w:rsid w:val="008C3E61"/>
    <w:rsid w:val="008E7F47"/>
    <w:rsid w:val="008F1F46"/>
    <w:rsid w:val="009078AF"/>
    <w:rsid w:val="00963019"/>
    <w:rsid w:val="00971016"/>
    <w:rsid w:val="00974590"/>
    <w:rsid w:val="009D0F0A"/>
    <w:rsid w:val="00A14453"/>
    <w:rsid w:val="00A52FE9"/>
    <w:rsid w:val="00B76A92"/>
    <w:rsid w:val="00CC58B4"/>
    <w:rsid w:val="00E47DE6"/>
    <w:rsid w:val="00E541D3"/>
    <w:rsid w:val="00EC745B"/>
    <w:rsid w:val="00F427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845FA3-0AE1-41AA-9EA1-787AA3A1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CCB"/>
    <w:pPr>
      <w:spacing w:after="0" w:line="240" w:lineRule="auto"/>
      <w:jc w:val="both"/>
    </w:pPr>
    <w:rPr>
      <w:rFonts w:ascii="Calibri" w:eastAsia="Calibri" w:hAnsi="Calibri"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CCB"/>
    <w:pPr>
      <w:tabs>
        <w:tab w:val="center" w:pos="4680"/>
        <w:tab w:val="right" w:pos="9360"/>
      </w:tabs>
    </w:pPr>
  </w:style>
  <w:style w:type="character" w:customStyle="1" w:styleId="HeaderChar">
    <w:name w:val="Header Char"/>
    <w:basedOn w:val="DefaultParagraphFont"/>
    <w:link w:val="Header"/>
    <w:uiPriority w:val="99"/>
    <w:rsid w:val="004B3CCB"/>
    <w:rPr>
      <w:rFonts w:ascii="Calibri" w:eastAsia="Calibri" w:hAnsi="Calibri" w:cs="Arial"/>
      <w:lang w:val="en-GB"/>
    </w:rPr>
  </w:style>
  <w:style w:type="character" w:styleId="Hyperlink">
    <w:name w:val="Hyperlink"/>
    <w:uiPriority w:val="99"/>
    <w:unhideWhenUsed/>
    <w:rsid w:val="004B3CCB"/>
    <w:rPr>
      <w:color w:val="0000FF"/>
      <w:u w:val="single"/>
    </w:rPr>
  </w:style>
  <w:style w:type="paragraph" w:styleId="BalloonText">
    <w:name w:val="Balloon Text"/>
    <w:basedOn w:val="Normal"/>
    <w:link w:val="BalloonTextChar"/>
    <w:uiPriority w:val="99"/>
    <w:semiHidden/>
    <w:unhideWhenUsed/>
    <w:rsid w:val="004B3CCB"/>
    <w:rPr>
      <w:rFonts w:ascii="Tahoma" w:hAnsi="Tahoma" w:cs="Tahoma"/>
      <w:sz w:val="16"/>
      <w:szCs w:val="16"/>
    </w:rPr>
  </w:style>
  <w:style w:type="character" w:customStyle="1" w:styleId="BalloonTextChar">
    <w:name w:val="Balloon Text Char"/>
    <w:basedOn w:val="DefaultParagraphFont"/>
    <w:link w:val="BalloonText"/>
    <w:uiPriority w:val="99"/>
    <w:semiHidden/>
    <w:rsid w:val="004B3CCB"/>
    <w:rPr>
      <w:rFonts w:ascii="Tahoma" w:eastAsia="Calibri" w:hAnsi="Tahoma" w:cs="Tahoma"/>
      <w:sz w:val="16"/>
      <w:szCs w:val="16"/>
      <w:lang w:val="en-GB"/>
    </w:rPr>
  </w:style>
  <w:style w:type="paragraph" w:styleId="ListParagraph">
    <w:name w:val="List Paragraph"/>
    <w:basedOn w:val="Normal"/>
    <w:uiPriority w:val="34"/>
    <w:qFormat/>
    <w:rsid w:val="006E5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vine.william@bm.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facebook.com/DohaFilmInstitut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elly.home@b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Menacom</Company>
  <LinksUpToDate>false</LinksUpToDate>
  <CharactersWithSpaces>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Samaan, Tony</dc:creator>
  <cp:lastModifiedBy>MenatAllah Gomaa</cp:lastModifiedBy>
  <cp:revision>8</cp:revision>
  <dcterms:created xsi:type="dcterms:W3CDTF">2014-09-10T11:52:00Z</dcterms:created>
  <dcterms:modified xsi:type="dcterms:W3CDTF">2014-09-10T12:12:00Z</dcterms:modified>
</cp:coreProperties>
</file>